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709" w:rsidRDefault="0083470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E95278">
        <w:rPr>
          <w:rFonts w:ascii="Arial" w:hAnsi="Arial" w:cs="Arial"/>
          <w:b/>
          <w:sz w:val="28"/>
          <w:szCs w:val="28"/>
        </w:rPr>
        <w:t>II/</w:t>
      </w:r>
      <w:r w:rsidR="00E90CBF">
        <w:rPr>
          <w:rFonts w:ascii="Arial" w:hAnsi="Arial" w:cs="Arial"/>
          <w:b/>
          <w:sz w:val="28"/>
          <w:szCs w:val="28"/>
        </w:rPr>
        <w:t>409 Kamenice nad Lipou, průtah</w:t>
      </w:r>
      <w:r w:rsidR="009828B9" w:rsidRPr="009828B9">
        <w:rPr>
          <w:rFonts w:ascii="Arial" w:hAnsi="Arial" w:cs="Arial"/>
          <w:b/>
          <w:sz w:val="28"/>
          <w:szCs w:val="28"/>
        </w:rPr>
        <w:t>, PD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</w:t>
      </w:r>
      <w:r w:rsidR="002227A1">
        <w:rPr>
          <w:rFonts w:ascii="Arial" w:hAnsi="Arial" w:cs="Arial"/>
          <w:sz w:val="22"/>
          <w:szCs w:val="22"/>
        </w:rPr>
        <w:t xml:space="preserve">   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9B2530">
        <w:rPr>
          <w:rFonts w:ascii="Arial" w:eastAsia="MS Mincho" w:hAnsi="Arial" w:cs="Arial"/>
          <w:sz w:val="22"/>
          <w:szCs w:val="22"/>
        </w:rPr>
        <w:t>Tomáš Pípal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 xml:space="preserve">Hana </w:t>
      </w:r>
      <w:r w:rsidR="009B2530">
        <w:rPr>
          <w:rFonts w:ascii="Arial" w:eastAsia="MS Mincho" w:hAnsi="Arial" w:cs="Arial"/>
          <w:sz w:val="22"/>
          <w:szCs w:val="22"/>
        </w:rPr>
        <w:t>Strnadová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8E37BD">
        <w:rPr>
          <w:rFonts w:ascii="Arial" w:hAnsi="Arial" w:cs="Arial"/>
          <w:sz w:val="22"/>
          <w:szCs w:val="22"/>
        </w:rPr>
        <w:t>Komerční banka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8E37BD">
        <w:rPr>
          <w:rFonts w:ascii="Arial" w:hAnsi="Arial" w:cs="Arial"/>
          <w:sz w:val="22"/>
          <w:szCs w:val="22"/>
        </w:rPr>
        <w:t>123-6403810267</w:t>
      </w:r>
      <w:r w:rsidR="008E37BD" w:rsidRPr="008E37BD">
        <w:rPr>
          <w:rFonts w:ascii="Arial" w:hAnsi="Arial" w:cs="Arial"/>
          <w:sz w:val="22"/>
          <w:szCs w:val="22"/>
        </w:rPr>
        <w:t>/0100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59463F" w:rsidRDefault="0059463F" w:rsidP="004E668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E90CBF">
        <w:rPr>
          <w:rFonts w:ascii="Arial" w:hAnsi="Arial" w:cs="Arial"/>
          <w:b/>
          <w:bCs/>
          <w:sz w:val="22"/>
          <w:szCs w:val="22"/>
        </w:rPr>
        <w:t>II/409 Kamenice nad Lipou, průtah</w:t>
      </w:r>
      <w:r w:rsidRPr="00320815">
        <w:rPr>
          <w:rFonts w:ascii="Arial" w:hAnsi="Arial" w:cs="Arial"/>
          <w:b/>
          <w:bCs/>
          <w:sz w:val="22"/>
          <w:szCs w:val="22"/>
        </w:rPr>
        <w:t>, PD</w:t>
      </w:r>
      <w:r w:rsidR="004E668C">
        <w:rPr>
          <w:rFonts w:ascii="Arial" w:hAnsi="Arial" w:cs="Arial"/>
          <w:b/>
          <w:bCs/>
          <w:sz w:val="22"/>
          <w:szCs w:val="22"/>
        </w:rPr>
        <w:t xml:space="preserve">, </w:t>
      </w:r>
      <w:r w:rsidR="004E668C" w:rsidRPr="004E668C">
        <w:rPr>
          <w:rFonts w:ascii="Arial" w:hAnsi="Arial" w:cs="Arial"/>
          <w:b/>
          <w:bCs/>
          <w:sz w:val="22"/>
          <w:szCs w:val="22"/>
        </w:rPr>
        <w:t>opakované zadání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9B2530" w:rsidRPr="007C320C" w:rsidRDefault="009B2530" w:rsidP="009B253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 společné územní a stavební povolení (dále jen „DUSP“), včetně zajištění společného územního a stavebního povolení (dále jen „SP“), zpracování projektové dokumentace pro provádění stavby (dále jen „PDPS“) vč. soupisu prací a rozpočtu na akci II/409 Kamenice nad Lipou, průtah.</w:t>
      </w:r>
    </w:p>
    <w:p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</w:t>
      </w:r>
      <w:r w:rsidR="00B723C9" w:rsidRPr="00B723C9">
        <w:rPr>
          <w:bCs/>
          <w:color w:val="000000"/>
          <w:szCs w:val="22"/>
        </w:rPr>
        <w:t>Směrnice pro dokumentaci staveb pozemních komunikací schválená Ministerstvem dopravy, pod č. j. MD-23142/2022-930/2 ze dne 12. 7. 2022 s účinností od 1. 8. 2022 ve znění pozdějších předpisů.</w:t>
      </w:r>
    </w:p>
    <w:p w:rsidR="00B723C9" w:rsidRDefault="00B723C9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:rsidR="00496A72" w:rsidRDefault="00496A72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</w:t>
      </w:r>
      <w:r w:rsidR="0039480B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o dokumentaci staveb, ve znění pozdějších předpisů ve smyslu zákona č. 183/2006 Sb.,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>o územním plánování a stavebním řádu (stavební zákon) ve znění pozdějších předpisů.</w:t>
      </w:r>
    </w:p>
    <w:p w:rsidR="00515D64" w:rsidRDefault="00515D64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146/2008 Sb., o rozsahu </w:t>
      </w:r>
      <w:r w:rsidR="00515D64">
        <w:rPr>
          <w:rFonts w:ascii="Arial" w:hAnsi="Arial" w:cs="Arial"/>
          <w:sz w:val="22"/>
          <w:szCs w:val="22"/>
        </w:rPr>
        <w:br/>
      </w:r>
      <w:r w:rsidR="000B3365" w:rsidRPr="000B3365">
        <w:rPr>
          <w:rFonts w:ascii="Arial" w:hAnsi="Arial" w:cs="Arial"/>
          <w:sz w:val="22"/>
          <w:szCs w:val="22"/>
        </w:rPr>
        <w:t>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</w:t>
      </w:r>
      <w:r w:rsidR="00515D64">
        <w:rPr>
          <w:rFonts w:ascii="Arial" w:hAnsi="Arial" w:cs="Arial"/>
          <w:sz w:val="22"/>
          <w:szCs w:val="22"/>
        </w:rPr>
        <w:br/>
      </w:r>
      <w:r w:rsidR="004354F6">
        <w:rPr>
          <w:rFonts w:ascii="Arial" w:hAnsi="Arial" w:cs="Arial"/>
          <w:sz w:val="22"/>
          <w:szCs w:val="22"/>
        </w:rPr>
        <w:t>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</w:t>
      </w:r>
      <w:r w:rsidR="0039480B">
        <w:rPr>
          <w:rFonts w:ascii="Arial" w:hAnsi="Arial" w:cs="Arial"/>
          <w:b/>
          <w:bCs/>
          <w:i/>
          <w:sz w:val="22"/>
          <w:szCs w:val="22"/>
          <w:u w:val="single"/>
        </w:rPr>
        <w:t>DUSP</w:t>
      </w:r>
    </w:p>
    <w:p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 xml:space="preserve">eotechnický průzkum v rozsahu nutném pro rozšíření silnice </w:t>
      </w:r>
      <w:r w:rsidR="0039480B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a její rekonstrukci,</w:t>
      </w:r>
    </w:p>
    <w:p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>iagnostika stávající vozovky v souladu s TP 87</w:t>
      </w:r>
      <w:r w:rsidR="008526F9">
        <w:rPr>
          <w:rFonts w:ascii="Arial" w:hAnsi="Arial" w:cs="Arial"/>
          <w:bCs/>
          <w:sz w:val="22"/>
          <w:szCs w:val="22"/>
        </w:rPr>
        <w:t xml:space="preserve"> 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526F9"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 w:rsidR="008526F9"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měření únosnosti</w:t>
      </w:r>
      <w:r w:rsidR="008D4602">
        <w:t xml:space="preserve"> </w:t>
      </w:r>
      <w:r w:rsidR="008D4602" w:rsidRPr="00E42DC4">
        <w:t>konstrukčních vrstev vozovky a podloží</w:t>
      </w:r>
      <w:r w:rsidRPr="00762347">
        <w:t xml:space="preserve"> bude provedeno v četnosti: 4 ks /100 m</w:t>
      </w:r>
      <w:r w:rsidR="0062578B">
        <w:t xml:space="preserve"> (vč. </w:t>
      </w:r>
      <w:r w:rsidR="0062578B" w:rsidRPr="00E42DC4">
        <w:t>stanovení zbytkové doby životnosti a návrh zesílení vozovky</w:t>
      </w:r>
      <w:r w:rsidR="0062578B">
        <w:t>)</w:t>
      </w:r>
    </w:p>
    <w:p w:rsidR="00BF4BA2" w:rsidRDefault="00BF4BA2" w:rsidP="00BF4BA2">
      <w:pPr>
        <w:pStyle w:val="bntext30"/>
        <w:numPr>
          <w:ilvl w:val="0"/>
          <w:numId w:val="33"/>
        </w:numPr>
      </w:pPr>
      <w:r w:rsidRPr="00762347">
        <w:t>provedení jádrových vývrtů, sond: po 250 m</w:t>
      </w:r>
    </w:p>
    <w:p w:rsidR="0062578B" w:rsidRPr="00762347" w:rsidRDefault="0062578B" w:rsidP="00BF4BA2">
      <w:pPr>
        <w:pStyle w:val="bntext30"/>
        <w:numPr>
          <w:ilvl w:val="0"/>
          <w:numId w:val="33"/>
        </w:numPr>
      </w:pPr>
      <w:r>
        <w:t>provedení vrtané (kopané) hloubkové sondy v četnosti min. 1x/km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</w:t>
      </w:r>
      <w:r w:rsidR="00CC18A7">
        <w:t>vč. stanovení přítomnosti PAU dle TP 150 – Údržba a opravy vozovek pozemních komun</w:t>
      </w:r>
      <w:r w:rsidR="00A3479A">
        <w:t>ikací obsahující dehtová pojiva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dopravního zatížení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únosnosti podloží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skladba konstrukčních vrstev vozovky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konstrukce vozovky dle TP 170 </w:t>
      </w:r>
      <w:r w:rsidR="008D4602">
        <w:rPr>
          <w:bCs/>
          <w:color w:val="242424"/>
        </w:rPr>
        <w:t>Navrhování vozovek pozemních komunikací vč. dodatku</w:t>
      </w:r>
      <w:r w:rsidR="008D4602" w:rsidRPr="00762347">
        <w:t xml:space="preserve"> </w:t>
      </w:r>
      <w:r w:rsidR="00CC18A7">
        <w:t>(dále též „TP 170)</w:t>
      </w:r>
    </w:p>
    <w:p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lastRenderedPageBreak/>
        <w:t>Výstupem diagnostického průzkumu bude písemná zpráva, která bude obsahovat: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poruch vozovky, posouzení jejich příčin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fotodokumentaci s vyhodnocením vizuální prohlídky stavu vozovky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provedených vývrtů/sond vč. fotodokumentace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vyhodnocení vývrtů/sond, výsledky měření, rozborů a zkoušek</w:t>
      </w:r>
    </w:p>
    <w:p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způsobu a technologie opravy (dle stanovení dopravního zatížení) TP 170 </w:t>
      </w:r>
    </w:p>
    <w:p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:rsidR="00BF4BA2" w:rsidRPr="00762347" w:rsidRDefault="00BF4BA2" w:rsidP="00BF4BA2">
      <w:pPr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 xml:space="preserve">Zpráva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provedeném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diagnostickém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průzkumu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bude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 předána </w:t>
      </w:r>
      <w:r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O</w:t>
      </w:r>
      <w:r w:rsidRPr="00762347">
        <w:rPr>
          <w:rFonts w:ascii="Arial" w:hAnsi="Arial" w:cs="Arial"/>
          <w:sz w:val="22"/>
          <w:szCs w:val="22"/>
        </w:rPr>
        <w:t xml:space="preserve">bjednateli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ve 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čtyř</w:t>
      </w:r>
      <w:r>
        <w:rPr>
          <w:rFonts w:ascii="Arial" w:hAnsi="Arial" w:cs="Arial"/>
          <w:sz w:val="22"/>
          <w:szCs w:val="22"/>
        </w:rPr>
        <w:t xml:space="preserve">ech </w:t>
      </w:r>
      <w:r w:rsidRPr="00762347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vyhotoveních</w:t>
      </w:r>
      <w:r>
        <w:rPr>
          <w:rFonts w:ascii="Arial" w:hAnsi="Arial" w:cs="Arial"/>
          <w:sz w:val="22"/>
          <w:szCs w:val="22"/>
        </w:rPr>
        <w:t xml:space="preserve">  </w:t>
      </w:r>
      <w:r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podobě a 1x v digitální podobě (v plném rozsahu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podoby)</w:t>
      </w:r>
      <w:r>
        <w:rPr>
          <w:rFonts w:ascii="Arial" w:hAnsi="Arial" w:cs="Arial"/>
          <w:sz w:val="22"/>
          <w:szCs w:val="22"/>
        </w:rPr>
        <w:t>.</w:t>
      </w:r>
    </w:p>
    <w:p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:rsidR="00FA4E4C" w:rsidRPr="00BC7036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024831" w:rsidRPr="004370F9" w:rsidRDefault="00024831" w:rsidP="0002483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číslo osvědčení </w:t>
      </w:r>
      <w:r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>
        <w:rPr>
          <w:rFonts w:ascii="Arial" w:hAnsi="Arial" w:cs="Arial"/>
          <w:bCs/>
          <w:sz w:val="22"/>
          <w:szCs w:val="22"/>
        </w:rPr>
        <w:t xml:space="preserve"> tel.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</w:t>
      </w:r>
      <w:r>
        <w:rPr>
          <w:rFonts w:ascii="Arial" w:hAnsi="Arial" w:cs="Arial"/>
          <w:bCs/>
          <w:sz w:val="22"/>
          <w:szCs w:val="22"/>
        </w:rPr>
        <w:t xml:space="preserve">. Uzavřením této smlouvy je uvedená osoba jmenována koordinátorem BOZP pro fázi přípravy stavby. Jeho odměna je součástí ceny dle čl. </w:t>
      </w:r>
      <w:proofErr w:type="gramStart"/>
      <w:r>
        <w:rPr>
          <w:rFonts w:ascii="Arial" w:hAnsi="Arial" w:cs="Arial"/>
          <w:bCs/>
          <w:sz w:val="22"/>
          <w:szCs w:val="22"/>
        </w:rPr>
        <w:t>4.4. této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smlouvy. Tuto osobu je z</w:t>
      </w:r>
      <w:r>
        <w:rPr>
          <w:rFonts w:ascii="Arial" w:hAnsi="Arial" w:cs="Arial"/>
          <w:sz w:val="22"/>
          <w:szCs w:val="22"/>
        </w:rPr>
        <w:t>hotovitel</w:t>
      </w:r>
      <w:r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>
        <w:rPr>
          <w:rFonts w:ascii="Arial" w:hAnsi="Arial" w:cs="Arial"/>
          <w:sz w:val="22"/>
          <w:szCs w:val="22"/>
        </w:rPr>
        <w:t>objednatele</w:t>
      </w:r>
      <w:r w:rsidRPr="005C477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změnit.</w:t>
      </w:r>
      <w:r w:rsidRPr="005C477F">
        <w:rPr>
          <w:rFonts w:ascii="Arial" w:hAnsi="Arial" w:cs="Arial"/>
          <w:sz w:val="22"/>
          <w:szCs w:val="22"/>
        </w:rPr>
        <w:t xml:space="preserve"> </w:t>
      </w:r>
    </w:p>
    <w:p w:rsidR="00024831" w:rsidRDefault="00024831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:rsidR="00FA4E4C" w:rsidRPr="00FC5954" w:rsidRDefault="00FA4E4C" w:rsidP="00FA4E4C">
      <w:pPr>
        <w:pStyle w:val="4seznam"/>
        <w:numPr>
          <w:ilvl w:val="3"/>
          <w:numId w:val="43"/>
        </w:numPr>
        <w:ind w:left="426" w:hanging="283"/>
        <w:rPr>
          <w:rFonts w:ascii="Arial" w:hAnsi="Arial" w:cs="Arial"/>
        </w:rPr>
      </w:pPr>
      <w:r w:rsidRPr="00FC5954">
        <w:rPr>
          <w:rFonts w:ascii="Arial" w:hAnsi="Arial" w:cs="Arial"/>
        </w:rPr>
        <w:t xml:space="preserve">rekonstrukce silnice III/4094 ul. Masarykova (od křižovatky s ul. Štítného po křižovatku s ul. Jakuba Jelínka) </w:t>
      </w:r>
    </w:p>
    <w:p w:rsidR="00FA4E4C" w:rsidRPr="00FC5954" w:rsidRDefault="00FA4E4C" w:rsidP="00FA4E4C">
      <w:pPr>
        <w:pStyle w:val="4seznam"/>
        <w:numPr>
          <w:ilvl w:val="3"/>
          <w:numId w:val="43"/>
        </w:numPr>
        <w:ind w:left="426" w:hanging="283"/>
        <w:rPr>
          <w:rFonts w:ascii="Arial" w:hAnsi="Arial" w:cs="Arial"/>
        </w:rPr>
      </w:pPr>
      <w:r w:rsidRPr="00FC5954">
        <w:rPr>
          <w:rFonts w:ascii="Arial" w:hAnsi="Arial" w:cs="Arial"/>
        </w:rPr>
        <w:t>rekonstrukce silnice II/409 (od křižovatky s ul. Jakuba Jelínka po křižovatku s ul. V Oboře)</w:t>
      </w:r>
    </w:p>
    <w:p w:rsidR="00FA4E4C" w:rsidRPr="00FC5954" w:rsidRDefault="00FA4E4C" w:rsidP="00FA4E4C">
      <w:pPr>
        <w:pStyle w:val="4seznam"/>
        <w:numPr>
          <w:ilvl w:val="3"/>
          <w:numId w:val="43"/>
        </w:numPr>
        <w:ind w:left="426" w:hanging="283"/>
        <w:rPr>
          <w:rFonts w:ascii="Arial" w:hAnsi="Arial" w:cs="Arial"/>
        </w:rPr>
      </w:pPr>
      <w:r w:rsidRPr="00FC5954">
        <w:rPr>
          <w:rFonts w:ascii="Arial" w:hAnsi="Arial" w:cs="Arial"/>
        </w:rPr>
        <w:t>stavební úpravy mostu ev. č. 409-011</w:t>
      </w:r>
    </w:p>
    <w:p w:rsidR="00FA4E4C" w:rsidRPr="00FC5954" w:rsidRDefault="00FA4E4C" w:rsidP="00FA4E4C">
      <w:pPr>
        <w:pStyle w:val="4seznam"/>
        <w:numPr>
          <w:ilvl w:val="3"/>
          <w:numId w:val="43"/>
        </w:numPr>
        <w:ind w:left="426" w:hanging="283"/>
        <w:rPr>
          <w:rFonts w:ascii="Arial" w:hAnsi="Arial" w:cs="Arial"/>
        </w:rPr>
      </w:pPr>
      <w:r w:rsidRPr="00FC5954">
        <w:rPr>
          <w:rFonts w:ascii="Arial" w:hAnsi="Arial" w:cs="Arial"/>
        </w:rPr>
        <w:t>rekonstrukce silnice III/4094a ul. Jakuba Jelínka (od křižovatky s ul. Masarykova po most ev. č. 409-011)</w:t>
      </w:r>
    </w:p>
    <w:p w:rsidR="00FA4E4C" w:rsidRPr="00FC5954" w:rsidRDefault="00FA4E4C" w:rsidP="00FA4E4C">
      <w:pPr>
        <w:pStyle w:val="4seznam"/>
        <w:numPr>
          <w:ilvl w:val="3"/>
          <w:numId w:val="43"/>
        </w:numPr>
        <w:ind w:left="426" w:hanging="283"/>
        <w:rPr>
          <w:rFonts w:ascii="Arial" w:hAnsi="Arial" w:cs="Arial"/>
        </w:rPr>
      </w:pPr>
      <w:r w:rsidRPr="00FC5954">
        <w:rPr>
          <w:rFonts w:ascii="Arial" w:hAnsi="Arial" w:cs="Arial"/>
        </w:rPr>
        <w:t>napojení, sjezdy, úpravy křižovatek</w:t>
      </w:r>
    </w:p>
    <w:p w:rsidR="00FA4E4C" w:rsidRPr="00FC5954" w:rsidRDefault="00FA4E4C" w:rsidP="00FA4E4C">
      <w:pPr>
        <w:pStyle w:val="4seznam"/>
        <w:numPr>
          <w:ilvl w:val="3"/>
          <w:numId w:val="43"/>
        </w:numPr>
        <w:ind w:left="426" w:hanging="283"/>
        <w:rPr>
          <w:rFonts w:ascii="Arial" w:hAnsi="Arial" w:cs="Arial"/>
        </w:rPr>
      </w:pPr>
      <w:r w:rsidRPr="00FC5954">
        <w:rPr>
          <w:rFonts w:ascii="Arial" w:hAnsi="Arial" w:cs="Arial"/>
        </w:rPr>
        <w:t>přeložky inženýrských sítí</w:t>
      </w:r>
    </w:p>
    <w:p w:rsidR="00FA4E4C" w:rsidRPr="00FC5954" w:rsidRDefault="00FA4E4C" w:rsidP="00FA4E4C">
      <w:pPr>
        <w:pStyle w:val="4seznam"/>
        <w:numPr>
          <w:ilvl w:val="3"/>
          <w:numId w:val="43"/>
        </w:numPr>
        <w:ind w:left="426" w:hanging="283"/>
        <w:rPr>
          <w:rFonts w:ascii="Arial" w:hAnsi="Arial" w:cs="Arial"/>
        </w:rPr>
      </w:pPr>
      <w:r w:rsidRPr="00FC5954">
        <w:rPr>
          <w:rFonts w:ascii="Arial" w:hAnsi="Arial" w:cs="Arial"/>
        </w:rPr>
        <w:t>odvodnění komunikací</w:t>
      </w:r>
      <w:r>
        <w:rPr>
          <w:rFonts w:ascii="Arial" w:hAnsi="Arial" w:cs="Arial"/>
        </w:rPr>
        <w:t xml:space="preserve"> vč. návrhu nové dešťové kanalizace</w:t>
      </w:r>
    </w:p>
    <w:p w:rsidR="00FA4E4C" w:rsidRPr="00FC5954" w:rsidRDefault="00FA4E4C" w:rsidP="00FA4E4C">
      <w:pPr>
        <w:pStyle w:val="4seznam"/>
        <w:numPr>
          <w:ilvl w:val="3"/>
          <w:numId w:val="43"/>
        </w:numPr>
        <w:ind w:left="426" w:hanging="283"/>
        <w:rPr>
          <w:rFonts w:ascii="Arial" w:hAnsi="Arial" w:cs="Arial"/>
        </w:rPr>
      </w:pPr>
      <w:r w:rsidRPr="00FC5954">
        <w:rPr>
          <w:rFonts w:ascii="Arial" w:hAnsi="Arial" w:cs="Arial"/>
        </w:rPr>
        <w:t xml:space="preserve">přechodné dopravní značení </w:t>
      </w:r>
    </w:p>
    <w:p w:rsidR="00FA4E4C" w:rsidRPr="00FC5954" w:rsidRDefault="00FA4E4C" w:rsidP="00FA4E4C">
      <w:pPr>
        <w:pStyle w:val="4seznam"/>
        <w:numPr>
          <w:ilvl w:val="3"/>
          <w:numId w:val="43"/>
        </w:numPr>
        <w:ind w:left="426" w:hanging="283"/>
        <w:rPr>
          <w:rFonts w:ascii="Arial" w:hAnsi="Arial" w:cs="Arial"/>
        </w:rPr>
      </w:pPr>
      <w:r w:rsidRPr="00FA4E4C">
        <w:rPr>
          <w:rFonts w:ascii="Arial" w:eastAsia="Times New Roman" w:hAnsi="Arial" w:cs="Arial"/>
          <w:bCs/>
          <w:iCs w:val="0"/>
          <w:lang w:eastAsia="cs-CZ"/>
        </w:rPr>
        <w:t>trvalé dop</w:t>
      </w:r>
      <w:r w:rsidRPr="00FC5954">
        <w:rPr>
          <w:rFonts w:ascii="Arial" w:hAnsi="Arial" w:cs="Arial"/>
        </w:rPr>
        <w:t xml:space="preserve">ravní značení </w:t>
      </w:r>
    </w:p>
    <w:p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306965" w:rsidRPr="00FA4E4C" w:rsidRDefault="00306965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lastRenderedPageBreak/>
        <w:t>D</w:t>
      </w:r>
      <w:r w:rsidR="00024831">
        <w:rPr>
          <w:rFonts w:ascii="Arial" w:hAnsi="Arial" w:cs="Arial"/>
          <w:bCs/>
          <w:sz w:val="22"/>
          <w:szCs w:val="22"/>
        </w:rPr>
        <w:t>U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515D64">
        <w:rPr>
          <w:rFonts w:ascii="Arial" w:hAnsi="Arial" w:cs="Arial"/>
          <w:bCs/>
          <w:sz w:val="22"/>
          <w:szCs w:val="22"/>
        </w:rPr>
        <w:t xml:space="preserve">společného územního a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515D64">
        <w:rPr>
          <w:rFonts w:ascii="Arial" w:hAnsi="Arial" w:cs="Arial"/>
          <w:bCs/>
          <w:sz w:val="22"/>
          <w:szCs w:val="22"/>
        </w:rPr>
        <w:t xml:space="preserve">společného územního a </w:t>
      </w:r>
      <w:r w:rsidR="00B449FD">
        <w:rPr>
          <w:rFonts w:ascii="Arial" w:hAnsi="Arial" w:cs="Arial"/>
          <w:bCs/>
          <w:sz w:val="22"/>
          <w:szCs w:val="22"/>
        </w:rPr>
        <w:t>stavebního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>ním o přijetí na příslušném MÚ)</w:t>
      </w:r>
    </w:p>
    <w:p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024831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FA4E4C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i 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024831">
        <w:rPr>
          <w:rFonts w:ascii="Arial" w:hAnsi="Arial" w:cs="Arial"/>
          <w:bCs/>
          <w:sz w:val="22"/>
          <w:szCs w:val="22"/>
        </w:rPr>
        <w:t>U</w:t>
      </w:r>
      <w:r w:rsidR="001162D3">
        <w:rPr>
          <w:rFonts w:ascii="Arial" w:hAnsi="Arial" w:cs="Arial"/>
          <w:bCs/>
          <w:sz w:val="22"/>
          <w:szCs w:val="22"/>
        </w:rPr>
        <w:t xml:space="preserve">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5F166B" w:rsidRPr="002D69EC" w:rsidRDefault="005F166B" w:rsidP="00047A9B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společného územního a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="001B743F">
        <w:rPr>
          <w:rFonts w:ascii="Arial" w:hAnsi="Arial" w:cs="Arial"/>
          <w:spacing w:val="-4"/>
          <w:sz w:val="22"/>
          <w:szCs w:val="22"/>
        </w:rPr>
        <w:t xml:space="preserve">společného územního a stavebního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1B743F">
        <w:rPr>
          <w:rFonts w:ascii="Arial" w:hAnsi="Arial" w:cs="Arial"/>
          <w:sz w:val="22"/>
          <w:szCs w:val="22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</w:rPr>
        <w:t>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024831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A0233B">
        <w:rPr>
          <w:rFonts w:ascii="Arial" w:hAnsi="Arial" w:cs="Arial"/>
          <w:sz w:val="22"/>
          <w:szCs w:val="22"/>
        </w:rPr>
        <w:t xml:space="preserve">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:rsidR="00206F5A" w:rsidRPr="004425CC" w:rsidRDefault="00206F5A" w:rsidP="00206F5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lastRenderedPageBreak/>
        <w:t>Veškeré dokumenty v digitální podobě (dále také jako dokumenty), jejichž autorem je zhotovitel, musí být zhotovitelem předávány a ukládány tak, aby bylo umožněno fulltextové vyhledávání v těchto dokumentech v digitální podobě. Zhotovitel toto zajistí předáním dokumentů v digitální podobě v otevřených formátech se strukturou dat umožňující fulltextové vyhledávání, nebo jak v nativním (zpravidla proprietárním formátu), tak i v otevřeném formátu, není-li ve smlouvě stanoveno jinak.</w:t>
      </w:r>
    </w:p>
    <w:p w:rsidR="00206F5A" w:rsidRDefault="00206F5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06F5A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:rsidR="00206F5A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>
        <w:rPr>
          <w:rFonts w:ascii="Arial" w:hAnsi="Arial" w:cs="Arial"/>
          <w:bCs/>
          <w:sz w:val="22"/>
          <w:szCs w:val="22"/>
        </w:rPr>
        <w:t xml:space="preserve">, v souladu s </w:t>
      </w:r>
      <w:r w:rsidRPr="00DC4CCA">
        <w:rPr>
          <w:rFonts w:ascii="Arial" w:hAnsi="Arial" w:cs="Arial"/>
          <w:bCs/>
          <w:sz w:val="22"/>
          <w:szCs w:val="22"/>
        </w:rPr>
        <w:t>Autorizační</w:t>
      </w:r>
      <w:r>
        <w:rPr>
          <w:rFonts w:ascii="Arial" w:hAnsi="Arial" w:cs="Arial"/>
          <w:bCs/>
          <w:sz w:val="22"/>
          <w:szCs w:val="22"/>
        </w:rPr>
        <w:t>m</w:t>
      </w:r>
      <w:r w:rsidRPr="00DC4CCA">
        <w:rPr>
          <w:rFonts w:ascii="Arial" w:hAnsi="Arial" w:cs="Arial"/>
          <w:bCs/>
          <w:sz w:val="22"/>
          <w:szCs w:val="22"/>
        </w:rPr>
        <w:t xml:space="preserve"> zákon</w:t>
      </w:r>
      <w:r>
        <w:rPr>
          <w:rFonts w:ascii="Arial" w:hAnsi="Arial" w:cs="Arial"/>
          <w:bCs/>
          <w:sz w:val="22"/>
          <w:szCs w:val="22"/>
        </w:rPr>
        <w:t>em</w:t>
      </w:r>
      <w:r w:rsidRPr="00DC4CCA">
        <w:rPr>
          <w:rFonts w:ascii="Arial" w:hAnsi="Arial" w:cs="Arial"/>
          <w:bCs/>
          <w:sz w:val="22"/>
          <w:szCs w:val="22"/>
        </w:rPr>
        <w:t xml:space="preserve"> č. 360/1992 Sb.</w:t>
      </w:r>
      <w:r>
        <w:rPr>
          <w:rFonts w:ascii="Arial" w:hAnsi="Arial" w:cs="Arial"/>
          <w:bCs/>
          <w:sz w:val="22"/>
          <w:szCs w:val="22"/>
        </w:rPr>
        <w:t>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206F5A" w:rsidRPr="00675A6F" w:rsidRDefault="00206F5A" w:rsidP="00206F5A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:rsidR="00206F5A" w:rsidRDefault="00206F5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:rsidR="00A94263" w:rsidRDefault="00A94263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lastRenderedPageBreak/>
        <w:t>Předmětem výkonu AD je především:</w:t>
      </w:r>
    </w:p>
    <w:p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515D64">
        <w:rPr>
          <w:rFonts w:ascii="Arial" w:hAnsi="Arial" w:cs="Arial"/>
          <w:sz w:val="22"/>
          <w:szCs w:val="22"/>
        </w:rPr>
        <w:t xml:space="preserve">společným územním a </w:t>
      </w:r>
      <w:r w:rsidRPr="00F74F1B">
        <w:rPr>
          <w:rFonts w:ascii="Arial" w:hAnsi="Arial" w:cs="Arial"/>
          <w:sz w:val="22"/>
          <w:szCs w:val="22"/>
        </w:rPr>
        <w:t>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671262">
        <w:rPr>
          <w:rFonts w:ascii="Arial" w:hAnsi="Arial" w:cs="Arial"/>
          <w:sz w:val="22"/>
          <w:szCs w:val="22"/>
        </w:rPr>
        <w:t>4</w:t>
      </w:r>
      <w:r w:rsidR="00243D64">
        <w:rPr>
          <w:rFonts w:ascii="Arial" w:hAnsi="Arial" w:cs="Arial"/>
          <w:sz w:val="22"/>
          <w:szCs w:val="22"/>
        </w:rPr>
        <w:t>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 xml:space="preserve">dokumentace z důvodů nesouladu původní dokumentace s obecně závaznými právními </w:t>
      </w:r>
      <w:r w:rsidR="00515D64">
        <w:rPr>
          <w:rFonts w:ascii="Arial" w:hAnsi="Arial" w:cs="Arial"/>
          <w:spacing w:val="-6"/>
          <w:sz w:val="22"/>
          <w:szCs w:val="22"/>
          <w:lang w:eastAsia="ar-SA"/>
        </w:rPr>
        <w:br/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lastRenderedPageBreak/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515D64">
        <w:rPr>
          <w:rFonts w:ascii="Arial" w:hAnsi="Arial" w:cs="Arial"/>
          <w:sz w:val="22"/>
          <w:szCs w:val="22"/>
          <w:lang w:eastAsia="ar-SA"/>
        </w:rPr>
        <w:t xml:space="preserve">společného územního a </w:t>
      </w:r>
      <w:r w:rsidRPr="00F74F1B">
        <w:rPr>
          <w:rFonts w:ascii="Arial" w:hAnsi="Arial" w:cs="Arial"/>
          <w:sz w:val="22"/>
          <w:szCs w:val="22"/>
          <w:lang w:eastAsia="ar-SA"/>
        </w:rPr>
        <w:t>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515D64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 w:rsidRPr="003D0F7A">
        <w:rPr>
          <w:rFonts w:ascii="Arial" w:hAnsi="Arial" w:cs="Arial"/>
          <w:sz w:val="22"/>
          <w:szCs w:val="22"/>
          <w:lang w:val="pl-PL"/>
        </w:rPr>
        <w:t xml:space="preserve">do </w:t>
      </w:r>
      <w:r w:rsidR="00C00973" w:rsidRPr="003D0F7A">
        <w:rPr>
          <w:rFonts w:ascii="Arial" w:hAnsi="Arial" w:cs="Arial"/>
          <w:sz w:val="22"/>
          <w:szCs w:val="22"/>
          <w:lang w:val="pl-PL"/>
        </w:rPr>
        <w:t>3</w:t>
      </w:r>
      <w:r w:rsidR="006F66C4">
        <w:rPr>
          <w:rFonts w:ascii="Arial" w:hAnsi="Arial" w:cs="Arial"/>
          <w:sz w:val="22"/>
          <w:szCs w:val="22"/>
          <w:lang w:val="pl-PL"/>
        </w:rPr>
        <w:t>0</w:t>
      </w:r>
      <w:r w:rsidR="004630B0" w:rsidRPr="003D0F7A">
        <w:rPr>
          <w:rFonts w:ascii="Arial" w:hAnsi="Arial" w:cs="Arial"/>
          <w:sz w:val="22"/>
          <w:szCs w:val="22"/>
          <w:lang w:val="pl-PL"/>
        </w:rPr>
        <w:t xml:space="preserve">. </w:t>
      </w:r>
      <w:r w:rsidR="005F550E" w:rsidRPr="003D0F7A">
        <w:rPr>
          <w:rFonts w:ascii="Arial" w:hAnsi="Arial" w:cs="Arial"/>
          <w:sz w:val="22"/>
          <w:szCs w:val="22"/>
          <w:lang w:val="pl-PL"/>
        </w:rPr>
        <w:t>1</w:t>
      </w:r>
      <w:r w:rsidR="006F66C4">
        <w:rPr>
          <w:rFonts w:ascii="Arial" w:hAnsi="Arial" w:cs="Arial"/>
          <w:sz w:val="22"/>
          <w:szCs w:val="22"/>
          <w:lang w:val="pl-PL"/>
        </w:rPr>
        <w:t>1</w:t>
      </w:r>
      <w:r w:rsidR="005F550E" w:rsidRPr="003D0F7A">
        <w:rPr>
          <w:rFonts w:ascii="Arial" w:hAnsi="Arial" w:cs="Arial"/>
          <w:sz w:val="22"/>
          <w:szCs w:val="22"/>
          <w:lang w:val="pl-PL"/>
        </w:rPr>
        <w:t>. 2023</w:t>
      </w:r>
    </w:p>
    <w:p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515D64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515D64">
        <w:rPr>
          <w:rFonts w:ascii="Arial" w:hAnsi="Arial" w:cs="Arial"/>
          <w:sz w:val="22"/>
          <w:szCs w:val="22"/>
          <w:lang w:val="pl-PL"/>
        </w:rPr>
        <w:t>společného územního a stavebního povolení</w:t>
      </w:r>
    </w:p>
    <w:p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515D64">
        <w:rPr>
          <w:rFonts w:ascii="Arial" w:hAnsi="Arial" w:cs="Arial"/>
          <w:sz w:val="22"/>
          <w:szCs w:val="22"/>
          <w:lang w:val="pl-PL"/>
        </w:rPr>
        <w:tab/>
      </w:r>
      <w:r w:rsidR="004630B0" w:rsidRPr="003D0F7A">
        <w:rPr>
          <w:rFonts w:ascii="Arial" w:hAnsi="Arial" w:cs="Arial"/>
          <w:sz w:val="22"/>
          <w:szCs w:val="22"/>
          <w:lang w:val="pl-PL"/>
        </w:rPr>
        <w:t xml:space="preserve">do </w:t>
      </w:r>
      <w:r w:rsidR="00CC4665" w:rsidRPr="003D0F7A">
        <w:rPr>
          <w:rFonts w:ascii="Arial" w:hAnsi="Arial" w:cs="Arial"/>
          <w:sz w:val="22"/>
          <w:szCs w:val="22"/>
          <w:lang w:val="pl-PL"/>
        </w:rPr>
        <w:t>30</w:t>
      </w:r>
      <w:r w:rsidR="00C00973" w:rsidRPr="003D0F7A">
        <w:rPr>
          <w:rFonts w:ascii="Arial" w:hAnsi="Arial" w:cs="Arial"/>
          <w:sz w:val="22"/>
          <w:szCs w:val="22"/>
          <w:lang w:val="pl-PL"/>
        </w:rPr>
        <w:t xml:space="preserve">. </w:t>
      </w:r>
      <w:r w:rsidR="006F66C4">
        <w:rPr>
          <w:rFonts w:ascii="Arial" w:hAnsi="Arial" w:cs="Arial"/>
          <w:sz w:val="22"/>
          <w:szCs w:val="22"/>
          <w:lang w:val="pl-PL"/>
        </w:rPr>
        <w:t>5</w:t>
      </w:r>
      <w:r w:rsidR="004630B0" w:rsidRPr="003D0F7A">
        <w:rPr>
          <w:rFonts w:ascii="Arial" w:hAnsi="Arial" w:cs="Arial"/>
          <w:sz w:val="22"/>
          <w:szCs w:val="22"/>
          <w:lang w:val="pl-PL"/>
        </w:rPr>
        <w:t>.</w:t>
      </w:r>
      <w:r w:rsidR="00C00973" w:rsidRPr="003D0F7A">
        <w:rPr>
          <w:rFonts w:ascii="Arial" w:hAnsi="Arial" w:cs="Arial"/>
          <w:sz w:val="22"/>
          <w:szCs w:val="22"/>
          <w:lang w:val="pl-PL"/>
        </w:rPr>
        <w:t xml:space="preserve"> 202</w:t>
      </w:r>
      <w:r w:rsidR="00CC4665" w:rsidRPr="003D0F7A">
        <w:rPr>
          <w:rFonts w:ascii="Arial" w:hAnsi="Arial" w:cs="Arial"/>
          <w:sz w:val="22"/>
          <w:szCs w:val="22"/>
          <w:lang w:val="pl-PL"/>
        </w:rPr>
        <w:t>4</w:t>
      </w:r>
    </w:p>
    <w:p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E51256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>
        <w:rPr>
          <w:rFonts w:ascii="Arial" w:hAnsi="Arial" w:cs="Arial"/>
          <w:spacing w:val="-6"/>
          <w:sz w:val="22"/>
          <w:szCs w:val="22"/>
          <w:lang w:val="pl-PL"/>
        </w:rPr>
        <w:t>PDPS vč. soupisu prací a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6A3E2C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020AC6">
        <w:rPr>
          <w:rFonts w:ascii="Arial" w:hAnsi="Arial" w:cs="Arial"/>
          <w:sz w:val="22"/>
          <w:szCs w:val="22"/>
          <w:lang w:val="pl-PL"/>
        </w:rPr>
        <w:t>odst. 2.</w:t>
      </w:r>
      <w:r w:rsidR="00BB77B5">
        <w:rPr>
          <w:rFonts w:ascii="Arial" w:hAnsi="Arial" w:cs="Arial"/>
          <w:sz w:val="22"/>
          <w:szCs w:val="22"/>
          <w:lang w:val="pl-PL"/>
        </w:rPr>
        <w:t>2</w:t>
      </w:r>
      <w:r w:rsidR="00BB77B5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95404B">
        <w:rPr>
          <w:rFonts w:ascii="Arial" w:hAnsi="Arial" w:cs="Arial"/>
          <w:sz w:val="22"/>
          <w:szCs w:val="22"/>
          <w:lang w:val="pl-PL"/>
        </w:rPr>
        <w:t>c</w:t>
      </w:r>
      <w:r w:rsidR="00BB77B5" w:rsidRPr="00020AC6">
        <w:rPr>
          <w:rFonts w:ascii="Arial" w:hAnsi="Arial" w:cs="Arial"/>
          <w:sz w:val="22"/>
          <w:szCs w:val="22"/>
          <w:lang w:val="pl-PL"/>
        </w:rPr>
        <w:t>)</w:t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C00973" w:rsidRPr="003D0F7A">
        <w:rPr>
          <w:rFonts w:ascii="Arial" w:hAnsi="Arial" w:cs="Arial"/>
          <w:sz w:val="22"/>
          <w:szCs w:val="22"/>
          <w:lang w:val="pl-PL"/>
        </w:rPr>
        <w:t>do 3</w:t>
      </w:r>
      <w:r w:rsidR="006F66C4">
        <w:rPr>
          <w:rFonts w:ascii="Arial" w:hAnsi="Arial" w:cs="Arial"/>
          <w:sz w:val="22"/>
          <w:szCs w:val="22"/>
          <w:lang w:val="pl-PL"/>
        </w:rPr>
        <w:t>0</w:t>
      </w:r>
      <w:r w:rsidR="00C00973" w:rsidRPr="003D0F7A">
        <w:rPr>
          <w:rFonts w:ascii="Arial" w:hAnsi="Arial" w:cs="Arial"/>
          <w:sz w:val="22"/>
          <w:szCs w:val="22"/>
          <w:lang w:val="pl-PL"/>
        </w:rPr>
        <w:t xml:space="preserve">. </w:t>
      </w:r>
      <w:r w:rsidR="006F66C4">
        <w:rPr>
          <w:rFonts w:ascii="Arial" w:hAnsi="Arial" w:cs="Arial"/>
          <w:sz w:val="22"/>
          <w:szCs w:val="22"/>
          <w:lang w:val="pl-PL"/>
        </w:rPr>
        <w:t>9</w:t>
      </w:r>
      <w:bookmarkStart w:id="0" w:name="_GoBack"/>
      <w:bookmarkEnd w:id="0"/>
      <w:r w:rsidR="00C00973" w:rsidRPr="003D0F7A">
        <w:rPr>
          <w:rFonts w:ascii="Arial" w:hAnsi="Arial" w:cs="Arial"/>
          <w:sz w:val="22"/>
          <w:szCs w:val="22"/>
          <w:lang w:val="pl-PL"/>
        </w:rPr>
        <w:t>. 202</w:t>
      </w:r>
      <w:r w:rsidR="00CC4665" w:rsidRPr="003D0F7A">
        <w:rPr>
          <w:rFonts w:ascii="Arial" w:hAnsi="Arial" w:cs="Arial"/>
          <w:sz w:val="22"/>
          <w:szCs w:val="22"/>
          <w:lang w:val="pl-PL"/>
        </w:rPr>
        <w:t>4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B77B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</w:p>
    <w:p w:rsidR="0067215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 w:rsidR="00E51256">
        <w:rPr>
          <w:rFonts w:ascii="Arial" w:hAnsi="Arial" w:cs="Arial"/>
          <w:spacing w:val="-6"/>
          <w:sz w:val="22"/>
          <w:szCs w:val="22"/>
          <w:lang w:val="pl-PL"/>
        </w:rPr>
        <w:t>p</w:t>
      </w:r>
      <w:r w:rsidR="00672155"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 w:rsidR="00672155"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E51256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E51256">
        <w:rPr>
          <w:rFonts w:ascii="Arial" w:hAnsi="Arial" w:cs="Arial"/>
          <w:sz w:val="22"/>
          <w:szCs w:val="22"/>
        </w:rPr>
        <w:t xml:space="preserve">společného územního a </w:t>
      </w:r>
      <w:r w:rsidR="00672155"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 w:rsidR="00672155">
        <w:rPr>
          <w:rFonts w:ascii="Arial" w:hAnsi="Arial" w:cs="Arial"/>
          <w:spacing w:val="-4"/>
          <w:sz w:val="22"/>
          <w:szCs w:val="22"/>
          <w:lang w:val="pl-PL"/>
        </w:rPr>
        <w:t>tavebního</w:t>
      </w:r>
      <w:r w:rsidR="008F23F2">
        <w:rPr>
          <w:rFonts w:ascii="Arial" w:hAnsi="Arial" w:cs="Arial"/>
          <w:spacing w:val="-4"/>
          <w:sz w:val="22"/>
          <w:szCs w:val="22"/>
          <w:lang w:val="pl-PL"/>
        </w:rPr>
        <w:t xml:space="preserve"> </w:t>
      </w:r>
      <w:r w:rsidR="00672155"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672155">
        <w:rPr>
          <w:rFonts w:ascii="Arial" w:hAnsi="Arial" w:cs="Arial"/>
          <w:sz w:val="22"/>
          <w:szCs w:val="22"/>
        </w:rPr>
        <w:tab/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lastRenderedPageBreak/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671262">
        <w:rPr>
          <w:rFonts w:ascii="Arial" w:hAnsi="Arial" w:cs="Arial"/>
          <w:sz w:val="22"/>
          <w:szCs w:val="22"/>
        </w:rPr>
        <w:t>12</w:t>
      </w:r>
      <w:r w:rsidR="006A67EB">
        <w:rPr>
          <w:rFonts w:ascii="Arial" w:hAnsi="Arial" w:cs="Arial"/>
          <w:sz w:val="22"/>
          <w:szCs w:val="22"/>
        </w:rPr>
        <w:t>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</w:t>
      </w:r>
      <w:r w:rsidR="00671262">
        <w:rPr>
          <w:rFonts w:ascii="Arial" w:hAnsi="Arial" w:cs="Arial"/>
          <w:sz w:val="22"/>
          <w:szCs w:val="22"/>
        </w:rPr>
        <w:t>4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DUSP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06F5A" w:rsidRDefault="00206F5A" w:rsidP="00E5125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 xml:space="preserve">společného územního a 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lastRenderedPageBreak/>
        <w:t>Vypracování PDPS + soupisu prací</w:t>
      </w:r>
    </w:p>
    <w:p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DA5316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>2.2. a), b), c), d)</w:t>
      </w:r>
      <w:ins w:id="1" w:author="Navrátilová Markéta Ing." w:date="2020-07-21T10:48:00Z">
        <w:r w:rsidR="00281ABB">
          <w:rPr>
            <w:rFonts w:ascii="Arial" w:hAnsi="Arial" w:cs="Arial"/>
            <w:sz w:val="22"/>
            <w:szCs w:val="22"/>
          </w:rPr>
          <w:t xml:space="preserve"> </w:t>
        </w:r>
      </w:ins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5F550E" w:rsidRDefault="005F550E" w:rsidP="005F550E">
      <w:pPr>
        <w:pStyle w:val="Odstavecseseznamem"/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:rsidR="001F2993" w:rsidRDefault="001F2993" w:rsidP="001F2993">
      <w:pPr>
        <w:pStyle w:val="Odstavecseseznamem"/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lastRenderedPageBreak/>
        <w:t>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C4146A" w:rsidRDefault="00C4146A" w:rsidP="00024831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E51256">
        <w:rPr>
          <w:color w:val="auto"/>
        </w:rPr>
        <w:t>Kromě povinných náležito</w:t>
      </w:r>
      <w:r w:rsidR="00DE12ED" w:rsidRPr="00E51256">
        <w:rPr>
          <w:color w:val="auto"/>
        </w:rPr>
        <w:t xml:space="preserve">stí je </w:t>
      </w:r>
      <w:r w:rsidR="004B3CC3" w:rsidRPr="00E51256">
        <w:rPr>
          <w:color w:val="auto"/>
        </w:rPr>
        <w:t>Zhotovitel</w:t>
      </w:r>
      <w:r w:rsidRPr="00E51256">
        <w:rPr>
          <w:color w:val="auto"/>
        </w:rPr>
        <w:t xml:space="preserve"> povinen uvádět v jednotlivých fakturách přesný název akce </w:t>
      </w:r>
      <w:r w:rsidR="00495E7C" w:rsidRPr="00E51256">
        <w:rPr>
          <w:b/>
          <w:color w:val="auto"/>
        </w:rPr>
        <w:t>II/</w:t>
      </w:r>
      <w:r w:rsidR="00E51256" w:rsidRPr="00E51256">
        <w:rPr>
          <w:b/>
          <w:color w:val="auto"/>
        </w:rPr>
        <w:t>409 Kamenice nad Lipou, průtah</w:t>
      </w:r>
      <w:r w:rsidR="00EE4D14" w:rsidRPr="00E51256">
        <w:rPr>
          <w:b/>
          <w:color w:val="auto"/>
        </w:rPr>
        <w:t>,</w:t>
      </w:r>
      <w:r w:rsidR="00381FC2" w:rsidRPr="00E51256">
        <w:rPr>
          <w:b/>
          <w:color w:val="auto"/>
        </w:rPr>
        <w:t xml:space="preserve"> PD</w:t>
      </w:r>
      <w:r w:rsidR="00E51256" w:rsidRPr="00E51256">
        <w:rPr>
          <w:color w:val="auto"/>
        </w:rPr>
        <w:t>.</w:t>
      </w:r>
    </w:p>
    <w:p w:rsidR="00E51256" w:rsidRPr="00E51256" w:rsidRDefault="00E51256" w:rsidP="00E5125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6C1540" w:rsidRDefault="006C1540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834709" w:rsidRDefault="00834709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>, d)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:rsidR="0060636E" w:rsidRDefault="0060636E" w:rsidP="0060636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</w:t>
      </w:r>
      <w:r w:rsidRPr="00EB784E">
        <w:rPr>
          <w:color w:val="auto"/>
        </w:rPr>
        <w:lastRenderedPageBreak/>
        <w:t>se považuje za podstatné porušení smlouvy na straně Zhotovitele. Za třetí osobu nejsou považováni pověření zaměstnanci Zhotovitele.</w:t>
      </w:r>
    </w:p>
    <w:p w:rsidR="00EB784E" w:rsidRDefault="00EB784E" w:rsidP="00EB784E">
      <w:pPr>
        <w:pStyle w:val="Odstavecseseznamem"/>
      </w:pPr>
    </w:p>
    <w:p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lastRenderedPageBreak/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8225EE" w:rsidRDefault="008225EE" w:rsidP="008225EE">
      <w:pPr>
        <w:pStyle w:val="Odstavecseseznamem"/>
      </w:pPr>
    </w:p>
    <w:p w:rsidR="00A94263" w:rsidRDefault="00A94263" w:rsidP="008225EE">
      <w:pPr>
        <w:pStyle w:val="Odstavecseseznamem"/>
      </w:pPr>
    </w:p>
    <w:p w:rsidR="00A94263" w:rsidRDefault="00A94263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E15048" w:rsidRDefault="00E15048" w:rsidP="00E15048">
      <w:pPr>
        <w:pStyle w:val="Odstavecseseznamem"/>
      </w:pPr>
    </w:p>
    <w:p w:rsidR="00E15048" w:rsidRPr="002B7B7D" w:rsidRDefault="00E15048" w:rsidP="00E15048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E15048">
        <w:rPr>
          <w:color w:val="auto"/>
        </w:rPr>
        <w:t>prostřednictvím datové schránky</w:t>
      </w:r>
      <w:r w:rsidRPr="001C664A">
        <w:rPr>
          <w:color w:val="auto"/>
        </w:rPr>
        <w:t>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AB6A59" w:rsidRPr="000C03D4" w:rsidRDefault="00AB6A59" w:rsidP="00AB6A59">
      <w:pPr>
        <w:pStyle w:val="Odstavecseseznamem"/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Default="0093098A" w:rsidP="0093098A">
      <w:pPr>
        <w:pStyle w:val="Odstavecseseznamem"/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Default="0093098A" w:rsidP="0093098A">
      <w:pPr>
        <w:pStyle w:val="Odstavecseseznamem"/>
        <w:rPr>
          <w:spacing w:val="-4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lastRenderedPageBreak/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0C03D4" w:rsidRDefault="001639CC" w:rsidP="001639CC">
      <w:pPr>
        <w:pStyle w:val="Odstavecseseznamem"/>
        <w:rPr>
          <w:rFonts w:eastAsia="MS Mincho"/>
        </w:rPr>
      </w:pPr>
    </w:p>
    <w:p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E51256">
        <w:rPr>
          <w:rFonts w:eastAsia="MS Mincho"/>
          <w:color w:val="auto"/>
        </w:rPr>
        <w:t xml:space="preserve">společného územního a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060E1D" w:rsidRPr="00610993" w:rsidRDefault="00060E1D" w:rsidP="00610993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610993">
        <w:rPr>
          <w:color w:val="auto"/>
          <w:spacing w:val="-4"/>
        </w:rPr>
        <w:t>Tato smlouva je uzavřena elektronicky.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660581"/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3D0F7A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:rsidR="00660581" w:rsidRDefault="00660581" w:rsidP="00660581">
      <w:pPr>
        <w:pStyle w:val="Odstavecseseznamem"/>
      </w:pPr>
    </w:p>
    <w:p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</w:t>
      </w:r>
      <w:r w:rsidR="003D0F7A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A84F82" w:rsidRDefault="00A84F82" w:rsidP="00A84F82">
      <w:pPr>
        <w:pStyle w:val="Odstavecseseznamem"/>
      </w:pPr>
    </w:p>
    <w:p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:rsidR="00E637D4" w:rsidRPr="006A6DD0" w:rsidRDefault="00E637D4" w:rsidP="00E637D4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lastRenderedPageBreak/>
        <w:t xml:space="preserve">Zhotovitel se zavazuje, v rámci plnění této smlouvy, nevyužívat </w:t>
      </w:r>
      <w:r w:rsidRPr="007E38D2">
        <w:rPr>
          <w:color w:val="auto"/>
          <w:spacing w:val="-6"/>
        </w:rPr>
        <w:t>v rozsahu vyšším než 10</w:t>
      </w:r>
      <w:r>
        <w:rPr>
          <w:color w:val="auto"/>
          <w:spacing w:val="-6"/>
        </w:rPr>
        <w:t xml:space="preserve"> </w:t>
      </w:r>
      <w:r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:rsidR="00E637D4" w:rsidRPr="00A809A9" w:rsidRDefault="00E637D4" w:rsidP="00E637D4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:rsidR="00E637D4" w:rsidRPr="00A809A9" w:rsidRDefault="00E637D4" w:rsidP="00E637D4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:rsidR="00E637D4" w:rsidRDefault="00E637D4" w:rsidP="00E637D4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:rsidR="00A84F82" w:rsidRPr="00A94263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z w:val="12"/>
          <w:szCs w:val="12"/>
        </w:rPr>
      </w:pPr>
    </w:p>
    <w:p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660581" w:rsidRDefault="00660581" w:rsidP="00660581">
      <w:pPr>
        <w:pStyle w:val="Odstavecseseznamem"/>
      </w:pPr>
    </w:p>
    <w:p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p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FA4E4C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701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831" w:rsidRDefault="00024831">
      <w:r>
        <w:separator/>
      </w:r>
    </w:p>
  </w:endnote>
  <w:endnote w:type="continuationSeparator" w:id="0">
    <w:p w:rsidR="00024831" w:rsidRDefault="00024831">
      <w:r>
        <w:continuationSeparator/>
      </w:r>
    </w:p>
  </w:endnote>
  <w:endnote w:type="continuationNotice" w:id="1">
    <w:p w:rsidR="00024831" w:rsidRDefault="000248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831" w:rsidRDefault="00024831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6F66C4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6F66C4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831" w:rsidRDefault="00024831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6F66C4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6F66C4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831" w:rsidRDefault="00024831">
      <w:r>
        <w:separator/>
      </w:r>
    </w:p>
  </w:footnote>
  <w:footnote w:type="continuationSeparator" w:id="0">
    <w:p w:rsidR="00024831" w:rsidRDefault="00024831">
      <w:r>
        <w:continuationSeparator/>
      </w:r>
    </w:p>
  </w:footnote>
  <w:footnote w:type="continuationNotice" w:id="1">
    <w:p w:rsidR="00024831" w:rsidRDefault="000248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831" w:rsidRPr="00C82BDA" w:rsidRDefault="0002483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024831" w:rsidRPr="00C82BDA" w:rsidRDefault="0002483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024831" w:rsidRDefault="000248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6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2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FD1BE9"/>
    <w:multiLevelType w:val="multilevel"/>
    <w:tmpl w:val="DDD4894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2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7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7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2"/>
  </w:num>
  <w:num w:numId="2">
    <w:abstractNumId w:val="21"/>
  </w:num>
  <w:num w:numId="3">
    <w:abstractNumId w:val="47"/>
  </w:num>
  <w:num w:numId="4">
    <w:abstractNumId w:val="0"/>
  </w:num>
  <w:num w:numId="5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3"/>
  </w:num>
  <w:num w:numId="8">
    <w:abstractNumId w:val="38"/>
  </w:num>
  <w:num w:numId="9">
    <w:abstractNumId w:val="34"/>
  </w:num>
  <w:num w:numId="10">
    <w:abstractNumId w:val="11"/>
  </w:num>
  <w:num w:numId="11">
    <w:abstractNumId w:val="5"/>
  </w:num>
  <w:num w:numId="12">
    <w:abstractNumId w:val="37"/>
  </w:num>
  <w:num w:numId="13">
    <w:abstractNumId w:val="13"/>
  </w:num>
  <w:num w:numId="14">
    <w:abstractNumId w:val="27"/>
  </w:num>
  <w:num w:numId="15">
    <w:abstractNumId w:val="31"/>
  </w:num>
  <w:num w:numId="16">
    <w:abstractNumId w:val="7"/>
  </w:num>
  <w:num w:numId="17">
    <w:abstractNumId w:val="22"/>
  </w:num>
  <w:num w:numId="18">
    <w:abstractNumId w:val="3"/>
  </w:num>
  <w:num w:numId="19">
    <w:abstractNumId w:val="14"/>
  </w:num>
  <w:num w:numId="20">
    <w:abstractNumId w:val="41"/>
  </w:num>
  <w:num w:numId="21">
    <w:abstractNumId w:val="39"/>
  </w:num>
  <w:num w:numId="22">
    <w:abstractNumId w:val="17"/>
  </w:num>
  <w:num w:numId="23">
    <w:abstractNumId w:val="12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20"/>
  </w:num>
  <w:num w:numId="27">
    <w:abstractNumId w:val="46"/>
  </w:num>
  <w:num w:numId="28">
    <w:abstractNumId w:val="23"/>
  </w:num>
  <w:num w:numId="29">
    <w:abstractNumId w:val="26"/>
  </w:num>
  <w:num w:numId="30">
    <w:abstractNumId w:val="10"/>
  </w:num>
  <w:num w:numId="31">
    <w:abstractNumId w:val="2"/>
  </w:num>
  <w:num w:numId="32">
    <w:abstractNumId w:val="19"/>
  </w:num>
  <w:num w:numId="33">
    <w:abstractNumId w:val="4"/>
  </w:num>
  <w:num w:numId="34">
    <w:abstractNumId w:val="16"/>
  </w:num>
  <w:num w:numId="35">
    <w:abstractNumId w:val="35"/>
  </w:num>
  <w:num w:numId="36">
    <w:abstractNumId w:val="8"/>
  </w:num>
  <w:num w:numId="37">
    <w:abstractNumId w:val="32"/>
  </w:num>
  <w:num w:numId="38">
    <w:abstractNumId w:val="40"/>
  </w:num>
  <w:num w:numId="39">
    <w:abstractNumId w:val="18"/>
  </w:num>
  <w:num w:numId="40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25"/>
  </w:num>
  <w:num w:numId="43">
    <w:abstractNumId w:val="9"/>
  </w:num>
  <w:num w:numId="44">
    <w:abstractNumId w:val="6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avrátilová Markéta Ing.">
    <w15:presenceInfo w15:providerId="AD" w15:userId="S-1-5-21-2911291989-1281936650-3888358911-285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4831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0E1D"/>
    <w:rsid w:val="00066031"/>
    <w:rsid w:val="000673A1"/>
    <w:rsid w:val="0006781B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493E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4382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6F5A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5112"/>
    <w:rsid w:val="00296254"/>
    <w:rsid w:val="00296561"/>
    <w:rsid w:val="002A0DB9"/>
    <w:rsid w:val="002A0F60"/>
    <w:rsid w:val="002A423F"/>
    <w:rsid w:val="002A6375"/>
    <w:rsid w:val="002B1072"/>
    <w:rsid w:val="002B2A09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06965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480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0F7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55DA7"/>
    <w:rsid w:val="00460691"/>
    <w:rsid w:val="004630B0"/>
    <w:rsid w:val="0046318B"/>
    <w:rsid w:val="00466C50"/>
    <w:rsid w:val="00467D66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E668C"/>
    <w:rsid w:val="004F57ED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D3C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50E"/>
    <w:rsid w:val="005F5673"/>
    <w:rsid w:val="005F7CB3"/>
    <w:rsid w:val="006020E4"/>
    <w:rsid w:val="00604319"/>
    <w:rsid w:val="0060636E"/>
    <w:rsid w:val="00606CF5"/>
    <w:rsid w:val="00610993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262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6F66C4"/>
    <w:rsid w:val="007005F5"/>
    <w:rsid w:val="007027BB"/>
    <w:rsid w:val="007054EB"/>
    <w:rsid w:val="007120C2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930F0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4709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36F9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37BD"/>
    <w:rsid w:val="008E4473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2E8B"/>
    <w:rsid w:val="00A94263"/>
    <w:rsid w:val="00A948BA"/>
    <w:rsid w:val="00A968D0"/>
    <w:rsid w:val="00A96FDD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23C9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C4665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970"/>
    <w:rsid w:val="00DD1DD6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5048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7D4"/>
    <w:rsid w:val="00E63898"/>
    <w:rsid w:val="00E65651"/>
    <w:rsid w:val="00E7088A"/>
    <w:rsid w:val="00E70A62"/>
    <w:rsid w:val="00E82114"/>
    <w:rsid w:val="00E846E4"/>
    <w:rsid w:val="00E8711A"/>
    <w:rsid w:val="00E903FA"/>
    <w:rsid w:val="00E90780"/>
    <w:rsid w:val="00E90CBF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6955CCE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customStyle="1" w:styleId="CM1">
    <w:name w:val="CM1"/>
    <w:basedOn w:val="Normln"/>
    <w:next w:val="Normln"/>
    <w:uiPriority w:val="99"/>
    <w:rsid w:val="00E637D4"/>
    <w:pPr>
      <w:overflowPunct/>
      <w:textAlignment w:val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70F64-7916-4415-B742-14418E13A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18</Pages>
  <Words>6683</Words>
  <Characters>40970</Characters>
  <Application>Microsoft Office Word</Application>
  <DocSecurity>0</DocSecurity>
  <Lines>341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23</cp:revision>
  <cp:lastPrinted>2020-01-27T08:54:00Z</cp:lastPrinted>
  <dcterms:created xsi:type="dcterms:W3CDTF">2021-09-21T08:35:00Z</dcterms:created>
  <dcterms:modified xsi:type="dcterms:W3CDTF">2022-10-13T10:05:00Z</dcterms:modified>
</cp:coreProperties>
</file>